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E65" w:rsidRPr="00745509" w:rsidRDefault="00745509" w:rsidP="00745509">
      <w:pPr>
        <w:spacing w:before="100" w:beforeAutospacing="1" w:after="100" w:afterAutospacing="1" w:line="240" w:lineRule="auto"/>
        <w:outlineLvl w:val="1"/>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rPr>
        <w:t>1.</w:t>
      </w:r>
      <w:r w:rsidR="00E40E65" w:rsidRPr="00745509">
        <w:rPr>
          <w:rFonts w:asciiTheme="majorBidi" w:eastAsia="Times New Roman" w:hAnsiTheme="majorBidi" w:cstheme="majorBidi"/>
          <w:b/>
          <w:bCs/>
          <w:color w:val="000000"/>
          <w:sz w:val="24"/>
          <w:szCs w:val="24"/>
        </w:rPr>
        <w:t>Based on the information provided in the websites what Internet safety rules would you teach upper elementary and middle school students? Consider issues of privacy, safety from predators, inappropriate content, and digital etiquette.</w:t>
      </w:r>
    </w:p>
    <w:p w:rsidR="00E40E65" w:rsidRPr="00E40E65" w:rsidRDefault="00E40E65" w:rsidP="00E40E65">
      <w:pPr>
        <w:spacing w:before="100" w:beforeAutospacing="1" w:after="100" w:afterAutospacing="1" w:line="240" w:lineRule="auto"/>
        <w:outlineLvl w:val="1"/>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I would keep my rules fairly general and easy to remember: (1) Protect your personal information by not sharing it with anyone online unless instructed to do so by a teacher or parent. (2) If you come across anything that makes you uncomfortable, report it immediately and you won’t get into trouble.  (3)  Be respectful to everyone you interact with online, treat them as if you are face-to face, (4) never agree to meet with anyone you’ve “met” online.  Though </w:t>
      </w:r>
      <w:r w:rsidR="00836BD0">
        <w:rPr>
          <w:rFonts w:asciiTheme="majorBidi" w:eastAsia="Times New Roman" w:hAnsiTheme="majorBidi" w:cstheme="majorBidi"/>
          <w:sz w:val="24"/>
          <w:szCs w:val="24"/>
        </w:rPr>
        <w:t xml:space="preserve">simple, I feel these four rules, if followed, will lead to a safe and productive </w:t>
      </w:r>
      <w:proofErr w:type="gramStart"/>
      <w:r w:rsidR="00836BD0">
        <w:rPr>
          <w:rFonts w:asciiTheme="majorBidi" w:eastAsia="Times New Roman" w:hAnsiTheme="majorBidi" w:cstheme="majorBidi"/>
          <w:sz w:val="24"/>
          <w:szCs w:val="24"/>
        </w:rPr>
        <w:t>internet</w:t>
      </w:r>
      <w:proofErr w:type="gramEnd"/>
      <w:r w:rsidR="00836BD0">
        <w:rPr>
          <w:rFonts w:asciiTheme="majorBidi" w:eastAsia="Times New Roman" w:hAnsiTheme="majorBidi" w:cstheme="majorBidi"/>
          <w:sz w:val="24"/>
          <w:szCs w:val="24"/>
        </w:rPr>
        <w:t xml:space="preserve"> experience.</w:t>
      </w:r>
      <w:r>
        <w:rPr>
          <w:rFonts w:asciiTheme="majorBidi" w:eastAsia="Times New Roman" w:hAnsiTheme="majorBidi" w:cstheme="majorBidi"/>
          <w:sz w:val="24"/>
          <w:szCs w:val="24"/>
        </w:rPr>
        <w:t xml:space="preserve"> </w:t>
      </w:r>
      <w:ins w:id="0" w:author="Gayle Thieman" w:date="2011-08-03T15:37:00Z">
        <w:r w:rsidR="0064096B">
          <w:rPr>
            <w:rFonts w:asciiTheme="majorBidi" w:eastAsia="Times New Roman" w:hAnsiTheme="majorBidi" w:cstheme="majorBidi"/>
            <w:sz w:val="24"/>
            <w:szCs w:val="24"/>
          </w:rPr>
          <w:t xml:space="preserve">  Clear direct language is age appropriate </w:t>
        </w:r>
      </w:ins>
    </w:p>
    <w:p w:rsidR="00E40E65" w:rsidRPr="00745509" w:rsidRDefault="00E40E65" w:rsidP="00E40E65">
      <w:pPr>
        <w:spacing w:before="100" w:beforeAutospacing="1" w:after="100" w:afterAutospacing="1" w:line="240" w:lineRule="auto"/>
        <w:outlineLvl w:val="1"/>
        <w:rPr>
          <w:rFonts w:asciiTheme="majorBidi" w:eastAsia="Times New Roman" w:hAnsiTheme="majorBidi" w:cstheme="majorBidi"/>
          <w:b/>
          <w:bCs/>
          <w:color w:val="000000"/>
          <w:sz w:val="24"/>
          <w:szCs w:val="24"/>
        </w:rPr>
      </w:pPr>
      <w:r w:rsidRPr="00745509">
        <w:rPr>
          <w:rFonts w:asciiTheme="majorBidi" w:eastAsia="Times New Roman" w:hAnsiTheme="majorBidi" w:cstheme="majorBidi"/>
          <w:b/>
          <w:bCs/>
          <w:color w:val="000000"/>
          <w:sz w:val="24"/>
          <w:szCs w:val="24"/>
        </w:rPr>
        <w:t>2. Based on the information provided in the websites what safety procedures would you teach older students about social networking? Consider issues of privacy, inappropriate content, safety, and digital etiquette.</w:t>
      </w:r>
    </w:p>
    <w:p w:rsidR="00836BD0" w:rsidRPr="00E40E65" w:rsidRDefault="00836BD0" w:rsidP="000D4157">
      <w:pPr>
        <w:spacing w:before="100" w:beforeAutospacing="1" w:after="100" w:afterAutospacing="1" w:line="240" w:lineRule="auto"/>
        <w:outlineLvl w:val="1"/>
        <w:rPr>
          <w:rFonts w:asciiTheme="majorBidi" w:eastAsia="Times New Roman" w:hAnsiTheme="majorBidi" w:cstheme="majorBidi"/>
          <w:sz w:val="24"/>
          <w:szCs w:val="24"/>
        </w:rPr>
      </w:pPr>
      <w:r>
        <w:rPr>
          <w:rFonts w:asciiTheme="majorBidi" w:eastAsia="Times New Roman" w:hAnsiTheme="majorBidi" w:cstheme="majorBidi"/>
          <w:color w:val="000000"/>
          <w:sz w:val="24"/>
          <w:szCs w:val="24"/>
        </w:rPr>
        <w:t xml:space="preserve">I would have them follow the same rules above, with one exception.  These older students are engaging in social networking, and so will obviously be sharing some personal information.  Therefore I will encourage them to remember that: (1) Anything posted online must be considered public (nothing embarrassing or inappropriate), (2) </w:t>
      </w:r>
      <w:r w:rsidR="00745509">
        <w:rPr>
          <w:rFonts w:asciiTheme="majorBidi" w:eastAsia="Times New Roman" w:hAnsiTheme="majorBidi" w:cstheme="majorBidi"/>
          <w:color w:val="000000"/>
          <w:sz w:val="24"/>
          <w:szCs w:val="24"/>
        </w:rPr>
        <w:t>anything</w:t>
      </w:r>
      <w:r>
        <w:rPr>
          <w:rFonts w:asciiTheme="majorBidi" w:eastAsia="Times New Roman" w:hAnsiTheme="majorBidi" w:cstheme="majorBidi"/>
          <w:color w:val="000000"/>
          <w:sz w:val="24"/>
          <w:szCs w:val="24"/>
        </w:rPr>
        <w:t xml:space="preserve"> posted online should be considered permanent, and, most importantly, (3) just because you know someone through a social networking site, that does not mean you actually know the person.  Again, I think if you have too many rules it just becomes confusing, and so it is best to emphasize the major themes</w:t>
      </w:r>
      <w:r w:rsidR="000D4157">
        <w:rPr>
          <w:rFonts w:asciiTheme="majorBidi" w:eastAsia="Times New Roman" w:hAnsiTheme="majorBidi" w:cstheme="majorBidi"/>
          <w:color w:val="000000"/>
          <w:sz w:val="24"/>
          <w:szCs w:val="24"/>
        </w:rPr>
        <w:t xml:space="preserve"> instead</w:t>
      </w:r>
      <w:r>
        <w:rPr>
          <w:rFonts w:asciiTheme="majorBidi" w:eastAsia="Times New Roman" w:hAnsiTheme="majorBidi" w:cstheme="majorBidi"/>
          <w:color w:val="000000"/>
          <w:sz w:val="24"/>
          <w:szCs w:val="24"/>
        </w:rPr>
        <w:t>.</w:t>
      </w:r>
    </w:p>
    <w:p w:rsidR="00E40E65" w:rsidRDefault="00E40E65" w:rsidP="00E40E65">
      <w:pPr>
        <w:spacing w:before="100" w:beforeAutospacing="1" w:after="100" w:afterAutospacing="1" w:line="240" w:lineRule="auto"/>
        <w:outlineLvl w:val="1"/>
        <w:rPr>
          <w:rFonts w:asciiTheme="majorBidi" w:eastAsia="Times New Roman" w:hAnsiTheme="majorBidi" w:cstheme="majorBidi"/>
          <w:b/>
          <w:bCs/>
          <w:color w:val="000000"/>
          <w:sz w:val="24"/>
          <w:szCs w:val="24"/>
        </w:rPr>
      </w:pPr>
      <w:r w:rsidRPr="00745509">
        <w:rPr>
          <w:rFonts w:asciiTheme="majorBidi" w:eastAsia="Times New Roman" w:hAnsiTheme="majorBidi" w:cstheme="majorBidi"/>
          <w:b/>
          <w:bCs/>
          <w:color w:val="000000"/>
          <w:sz w:val="24"/>
          <w:szCs w:val="24"/>
        </w:rPr>
        <w:t>3. Based on the information provided in the websites what safety procedures would you teach middle and high school students about cyber bullying? Include the definition of cyber bullying, how to prevent bullying, and what the victim should do.</w:t>
      </w:r>
    </w:p>
    <w:p w:rsidR="000D4157" w:rsidRDefault="000D4157" w:rsidP="000D4157">
      <w:pPr>
        <w:spacing w:before="100" w:beforeAutospacing="1" w:after="100" w:afterAutospacing="1" w:line="240" w:lineRule="auto"/>
        <w:outlineLvl w:val="1"/>
        <w:rPr>
          <w:rFonts w:asciiTheme="majorBidi" w:eastAsia="Times New Roman" w:hAnsiTheme="majorBidi" w:cstheme="majorBidi"/>
          <w:color w:val="000000"/>
          <w:sz w:val="24"/>
          <w:szCs w:val="24"/>
        </w:rPr>
      </w:pPr>
      <w:r w:rsidRPr="000D4157">
        <w:rPr>
          <w:rFonts w:asciiTheme="majorBidi" w:eastAsia="Times New Roman" w:hAnsiTheme="majorBidi" w:cstheme="majorBidi"/>
          <w:color w:val="000000"/>
          <w:sz w:val="24"/>
          <w:szCs w:val="24"/>
        </w:rPr>
        <w:t>Cyber bullying is basically bullying that occurs through</w:t>
      </w:r>
      <w:r>
        <w:rPr>
          <w:rFonts w:asciiTheme="majorBidi" w:eastAsia="Times New Roman" w:hAnsiTheme="majorBidi" w:cstheme="majorBidi"/>
          <w:color w:val="000000"/>
          <w:sz w:val="24"/>
          <w:szCs w:val="24"/>
        </w:rPr>
        <w:t xml:space="preserve"> any form of</w:t>
      </w:r>
      <w:r w:rsidRPr="000D4157">
        <w:rPr>
          <w:rFonts w:asciiTheme="majorBidi" w:eastAsia="Times New Roman" w:hAnsiTheme="majorBidi" w:cstheme="majorBidi"/>
          <w:color w:val="000000"/>
          <w:sz w:val="24"/>
          <w:szCs w:val="24"/>
        </w:rPr>
        <w:t xml:space="preserve"> technology</w:t>
      </w:r>
      <w:r>
        <w:rPr>
          <w:rFonts w:asciiTheme="majorBidi" w:eastAsia="Times New Roman" w:hAnsiTheme="majorBidi" w:cstheme="majorBidi"/>
          <w:color w:val="000000"/>
          <w:sz w:val="24"/>
          <w:szCs w:val="24"/>
        </w:rPr>
        <w:t>.  I would tell students who encounter this to: (1) inform me and/or a parent immediately, (2) do not retaliate (which both validates the bully’s behavior and potentially escalates the situation), (3) block the bully from you accounts (email…etc.), remain vigilant about keeping their personal information private, and to simply disengage from whatever environment the bullying is happening in.  If a bully is harassing you in a chat-room, just leave.</w:t>
      </w:r>
      <w:ins w:id="1" w:author="Gayle Thieman" w:date="2011-08-03T15:38:00Z">
        <w:r w:rsidR="0064096B">
          <w:rPr>
            <w:rFonts w:asciiTheme="majorBidi" w:eastAsia="Times New Roman" w:hAnsiTheme="majorBidi" w:cstheme="majorBidi"/>
            <w:color w:val="000000"/>
            <w:sz w:val="24"/>
            <w:szCs w:val="24"/>
          </w:rPr>
          <w:t xml:space="preserve">  A simple strategy and often </w:t>
        </w:r>
      </w:ins>
      <w:ins w:id="2" w:author="Gayle Thieman" w:date="2011-08-03T15:39:00Z">
        <w:r w:rsidR="0064096B">
          <w:rPr>
            <w:rFonts w:asciiTheme="majorBidi" w:eastAsia="Times New Roman" w:hAnsiTheme="majorBidi" w:cstheme="majorBidi"/>
            <w:color w:val="000000"/>
            <w:sz w:val="24"/>
            <w:szCs w:val="24"/>
          </w:rPr>
          <w:t>forgotten</w:t>
        </w:r>
      </w:ins>
    </w:p>
    <w:p w:rsidR="00836BD0" w:rsidRDefault="00E40E65" w:rsidP="00E40E65">
      <w:pPr>
        <w:spacing w:after="0" w:line="240" w:lineRule="auto"/>
        <w:rPr>
          <w:rFonts w:asciiTheme="majorBidi" w:eastAsia="Times New Roman" w:hAnsiTheme="majorBidi" w:cstheme="majorBidi"/>
          <w:color w:val="000000"/>
          <w:sz w:val="24"/>
          <w:szCs w:val="24"/>
        </w:rPr>
      </w:pPr>
      <w:r w:rsidRPr="00745509">
        <w:rPr>
          <w:rFonts w:asciiTheme="majorBidi" w:eastAsia="Times New Roman" w:hAnsiTheme="majorBidi" w:cstheme="majorBidi"/>
          <w:b/>
          <w:bCs/>
          <w:color w:val="000000"/>
          <w:sz w:val="24"/>
          <w:szCs w:val="24"/>
        </w:rPr>
        <w:t xml:space="preserve">4. Based on the information provided in the websites what safety procedures would you teach older students about </w:t>
      </w:r>
      <w:proofErr w:type="spellStart"/>
      <w:r w:rsidRPr="00745509">
        <w:rPr>
          <w:rFonts w:asciiTheme="majorBidi" w:eastAsia="Times New Roman" w:hAnsiTheme="majorBidi" w:cstheme="majorBidi"/>
          <w:b/>
          <w:bCs/>
          <w:color w:val="000000"/>
          <w:sz w:val="24"/>
          <w:szCs w:val="24"/>
        </w:rPr>
        <w:t>sexting</w:t>
      </w:r>
      <w:proofErr w:type="spellEnd"/>
      <w:r w:rsidRPr="00745509">
        <w:rPr>
          <w:rFonts w:asciiTheme="majorBidi" w:eastAsia="Times New Roman" w:hAnsiTheme="majorBidi" w:cstheme="majorBidi"/>
          <w:b/>
          <w:bCs/>
          <w:color w:val="000000"/>
          <w:sz w:val="24"/>
          <w:szCs w:val="24"/>
        </w:rPr>
        <w:t xml:space="preserve">? Consider the definition of </w:t>
      </w:r>
      <w:proofErr w:type="spellStart"/>
      <w:r w:rsidRPr="00745509">
        <w:rPr>
          <w:rFonts w:asciiTheme="majorBidi" w:eastAsia="Times New Roman" w:hAnsiTheme="majorBidi" w:cstheme="majorBidi"/>
          <w:b/>
          <w:bCs/>
          <w:color w:val="000000"/>
          <w:sz w:val="24"/>
          <w:szCs w:val="24"/>
        </w:rPr>
        <w:t>sexting</w:t>
      </w:r>
      <w:proofErr w:type="spellEnd"/>
      <w:r w:rsidRPr="00745509">
        <w:rPr>
          <w:rFonts w:asciiTheme="majorBidi" w:eastAsia="Times New Roman" w:hAnsiTheme="majorBidi" w:cstheme="majorBidi"/>
          <w:b/>
          <w:bCs/>
          <w:color w:val="000000"/>
          <w:sz w:val="24"/>
          <w:szCs w:val="24"/>
        </w:rPr>
        <w:t>, possible consequences for the person who sends sexual messages, and how to report sexually inappropriate content</w:t>
      </w:r>
      <w:r w:rsidR="00745509">
        <w:rPr>
          <w:rFonts w:asciiTheme="majorBidi" w:eastAsia="Times New Roman" w:hAnsiTheme="majorBidi" w:cstheme="majorBidi"/>
          <w:color w:val="000000"/>
          <w:sz w:val="24"/>
          <w:szCs w:val="24"/>
        </w:rPr>
        <w:t>.</w:t>
      </w:r>
      <w:r w:rsidRPr="00E40E65">
        <w:rPr>
          <w:rFonts w:asciiTheme="majorBidi" w:eastAsia="Times New Roman" w:hAnsiTheme="majorBidi" w:cstheme="majorBidi"/>
          <w:sz w:val="24"/>
          <w:szCs w:val="24"/>
        </w:rPr>
        <w:br/>
      </w:r>
    </w:p>
    <w:p w:rsidR="00E40E65" w:rsidRPr="00E40E65" w:rsidRDefault="00745509" w:rsidP="000E61E2">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color w:val="000000"/>
          <w:sz w:val="24"/>
          <w:szCs w:val="24"/>
        </w:rPr>
        <w:t>I would be very clear that using technology to transmit any sexually explicit material is not allowed.  Our reading on this subject explained very clearly that, “</w:t>
      </w:r>
      <w:r w:rsidR="00E40E65" w:rsidRPr="00E40E65">
        <w:rPr>
          <w:rFonts w:asciiTheme="majorBidi" w:eastAsia="Times New Roman" w:hAnsiTheme="majorBidi" w:cstheme="majorBidi"/>
          <w:color w:val="000000"/>
          <w:sz w:val="24"/>
          <w:szCs w:val="24"/>
        </w:rPr>
        <w:t>It’s illegal: Don’t take or send nude or sexually suggestive photos of yourself or anyone else. If you do, even if they’re of you or you pass along someone else’s – you could be charged with producing or distributing</w:t>
      </w:r>
      <w:r>
        <w:rPr>
          <w:rFonts w:asciiTheme="majorBidi" w:eastAsia="Times New Roman" w:hAnsiTheme="majorBidi" w:cstheme="majorBidi"/>
          <w:color w:val="000000"/>
          <w:sz w:val="24"/>
          <w:szCs w:val="24"/>
        </w:rPr>
        <w:t xml:space="preserve"> or posses</w:t>
      </w:r>
      <w:r w:rsidR="000E61E2">
        <w:rPr>
          <w:rFonts w:asciiTheme="majorBidi" w:eastAsia="Times New Roman" w:hAnsiTheme="majorBidi" w:cstheme="majorBidi"/>
          <w:color w:val="000000"/>
          <w:sz w:val="24"/>
          <w:szCs w:val="24"/>
        </w:rPr>
        <w:t>sion</w:t>
      </w:r>
      <w:r w:rsidR="00E40E65" w:rsidRPr="00E40E65">
        <w:rPr>
          <w:rFonts w:asciiTheme="majorBidi" w:eastAsia="Times New Roman" w:hAnsiTheme="majorBidi" w:cstheme="majorBidi"/>
          <w:color w:val="000000"/>
          <w:sz w:val="24"/>
          <w:szCs w:val="24"/>
        </w:rPr>
        <w:t xml:space="preserve"> child pornography.</w:t>
      </w:r>
      <w:r>
        <w:rPr>
          <w:rFonts w:asciiTheme="majorBidi" w:eastAsia="Times New Roman" w:hAnsiTheme="majorBidi" w:cstheme="majorBidi"/>
          <w:color w:val="000000"/>
          <w:sz w:val="24"/>
          <w:szCs w:val="24"/>
        </w:rPr>
        <w:t xml:space="preserve">”  Even worse, if this material was eventually to travel across state lines the crime becomes a felony.  Beyond these obvious legal ramifications, I would discuss the potential emotional and reputational damage that can result.  The bottom line is that some things in the world just need to be completely avoided, and I would try my best to convince my students that </w:t>
      </w:r>
      <w:proofErr w:type="spellStart"/>
      <w:r>
        <w:rPr>
          <w:rFonts w:asciiTheme="majorBidi" w:eastAsia="Times New Roman" w:hAnsiTheme="majorBidi" w:cstheme="majorBidi"/>
          <w:color w:val="000000"/>
          <w:sz w:val="24"/>
          <w:szCs w:val="24"/>
        </w:rPr>
        <w:t>sexting</w:t>
      </w:r>
      <w:proofErr w:type="spellEnd"/>
      <w:r>
        <w:rPr>
          <w:rFonts w:asciiTheme="majorBidi" w:eastAsia="Times New Roman" w:hAnsiTheme="majorBidi" w:cstheme="majorBidi"/>
          <w:color w:val="000000"/>
          <w:sz w:val="24"/>
          <w:szCs w:val="24"/>
        </w:rPr>
        <w:t xml:space="preserve"> belongs on the list.  As mentioned above, I would also make clear that immediate</w:t>
      </w:r>
      <w:r w:rsidR="000D4157">
        <w:rPr>
          <w:rFonts w:asciiTheme="majorBidi" w:eastAsia="Times New Roman" w:hAnsiTheme="majorBidi" w:cstheme="majorBidi"/>
          <w:color w:val="000000"/>
          <w:sz w:val="24"/>
          <w:szCs w:val="24"/>
        </w:rPr>
        <w:t>ly</w:t>
      </w:r>
      <w:r>
        <w:rPr>
          <w:rFonts w:asciiTheme="majorBidi" w:eastAsia="Times New Roman" w:hAnsiTheme="majorBidi" w:cstheme="majorBidi"/>
          <w:color w:val="000000"/>
          <w:sz w:val="24"/>
          <w:szCs w:val="24"/>
        </w:rPr>
        <w:t xml:space="preserve"> reporting of inappropriate material </w:t>
      </w:r>
      <w:proofErr w:type="gramStart"/>
      <w:r>
        <w:rPr>
          <w:rFonts w:asciiTheme="majorBidi" w:eastAsia="Times New Roman" w:hAnsiTheme="majorBidi" w:cstheme="majorBidi"/>
          <w:color w:val="000000"/>
          <w:sz w:val="24"/>
          <w:szCs w:val="24"/>
        </w:rPr>
        <w:t>will</w:t>
      </w:r>
      <w:proofErr w:type="gramEnd"/>
      <w:r>
        <w:rPr>
          <w:rFonts w:asciiTheme="majorBidi" w:eastAsia="Times New Roman" w:hAnsiTheme="majorBidi" w:cstheme="majorBidi"/>
          <w:color w:val="000000"/>
          <w:sz w:val="24"/>
          <w:szCs w:val="24"/>
        </w:rPr>
        <w:t xml:space="preserve"> not result in any punishment (you don’t want kids scared to tell you).</w:t>
      </w:r>
      <w:r w:rsidR="00E40E65" w:rsidRPr="00E40E65">
        <w:rPr>
          <w:rFonts w:asciiTheme="majorBidi" w:eastAsia="Times New Roman" w:hAnsiTheme="majorBidi" w:cstheme="majorBidi"/>
          <w:color w:val="000000"/>
          <w:sz w:val="24"/>
          <w:szCs w:val="24"/>
        </w:rPr>
        <w:t xml:space="preserve"> </w:t>
      </w:r>
      <w:ins w:id="3" w:author="Gayle Thieman" w:date="2011-08-03T15:39:00Z">
        <w:r w:rsidR="0064096B">
          <w:rPr>
            <w:rFonts w:asciiTheme="majorBidi" w:eastAsia="Times New Roman" w:hAnsiTheme="majorBidi" w:cstheme="majorBidi"/>
            <w:color w:val="000000"/>
            <w:sz w:val="24"/>
            <w:szCs w:val="24"/>
          </w:rPr>
          <w:t xml:space="preserve">  Good point</w:t>
        </w:r>
      </w:ins>
    </w:p>
    <w:p w:rsidR="00E40E65" w:rsidRPr="00E40E65" w:rsidRDefault="00E40E65" w:rsidP="00E40E65">
      <w:pPr>
        <w:spacing w:after="0" w:line="240" w:lineRule="auto"/>
        <w:rPr>
          <w:rFonts w:asciiTheme="majorBidi" w:eastAsia="Times New Roman" w:hAnsiTheme="majorBidi" w:cstheme="majorBidi"/>
          <w:sz w:val="24"/>
          <w:szCs w:val="24"/>
        </w:rPr>
      </w:pPr>
    </w:p>
    <w:p w:rsidR="003145DC" w:rsidRDefault="00E40E65" w:rsidP="00E40E65">
      <w:pPr>
        <w:rPr>
          <w:rFonts w:asciiTheme="majorBidi" w:eastAsia="Times New Roman" w:hAnsiTheme="majorBidi" w:cstheme="majorBidi"/>
          <w:b/>
          <w:bCs/>
          <w:color w:val="000000"/>
          <w:sz w:val="24"/>
          <w:szCs w:val="24"/>
        </w:rPr>
      </w:pPr>
      <w:r w:rsidRPr="00E40E65">
        <w:rPr>
          <w:rFonts w:asciiTheme="majorBidi" w:eastAsia="Times New Roman" w:hAnsiTheme="majorBidi" w:cstheme="majorBidi"/>
          <w:sz w:val="24"/>
          <w:szCs w:val="24"/>
        </w:rPr>
        <w:br/>
      </w:r>
      <w:r w:rsidRPr="00745509">
        <w:rPr>
          <w:rFonts w:asciiTheme="majorBidi" w:eastAsia="Times New Roman" w:hAnsiTheme="majorBidi" w:cstheme="majorBidi"/>
          <w:b/>
          <w:bCs/>
          <w:color w:val="000000"/>
          <w:sz w:val="24"/>
          <w:szCs w:val="24"/>
        </w:rPr>
        <w:t>5. Based on the information provided in the websites what safety procedures would you teach middle and high school students about cyber security? Consider the dangers from hackers, viruses, and spyware and precautions students can take to avoid these dangers.</w:t>
      </w:r>
    </w:p>
    <w:p w:rsidR="00745509" w:rsidRPr="00745509" w:rsidRDefault="00745509" w:rsidP="00745509">
      <w:pPr>
        <w:rPr>
          <w:rFonts w:asciiTheme="majorBidi" w:hAnsiTheme="majorBidi" w:cstheme="majorBidi"/>
          <w:sz w:val="24"/>
          <w:szCs w:val="24"/>
        </w:rPr>
      </w:pPr>
      <w:r>
        <w:rPr>
          <w:rFonts w:asciiTheme="majorBidi" w:eastAsia="Times New Roman" w:hAnsiTheme="majorBidi" w:cstheme="majorBidi"/>
          <w:color w:val="000000"/>
          <w:sz w:val="24"/>
          <w:szCs w:val="24"/>
        </w:rPr>
        <w:t xml:space="preserve">In terms of avoiding general cyber-security threats, I would again stick to simple basics that are easy to follow.  Never download anything from an unknown source (even email).  Never respond to an </w:t>
      </w:r>
      <w:r w:rsidR="000D4157">
        <w:rPr>
          <w:rFonts w:asciiTheme="majorBidi" w:eastAsia="Times New Roman" w:hAnsiTheme="majorBidi" w:cstheme="majorBidi"/>
          <w:color w:val="000000"/>
          <w:sz w:val="24"/>
          <w:szCs w:val="24"/>
        </w:rPr>
        <w:t>unsolicited</w:t>
      </w:r>
      <w:r>
        <w:rPr>
          <w:rFonts w:asciiTheme="majorBidi" w:eastAsia="Times New Roman" w:hAnsiTheme="majorBidi" w:cstheme="majorBidi"/>
          <w:color w:val="000000"/>
          <w:sz w:val="24"/>
          <w:szCs w:val="24"/>
        </w:rPr>
        <w:t xml:space="preserve"> request for personal information. Never provide sensitive information (SSC or bank info) without first consulting an adult.  </w:t>
      </w:r>
      <w:r w:rsidR="000D4157">
        <w:rPr>
          <w:rFonts w:asciiTheme="majorBidi" w:eastAsia="Times New Roman" w:hAnsiTheme="majorBidi" w:cstheme="majorBidi"/>
          <w:color w:val="000000"/>
          <w:sz w:val="24"/>
          <w:szCs w:val="24"/>
        </w:rPr>
        <w:t>When in doubt, or if you feel uncomfortable, ask a parent or teacher.  I firmly believe if you try to list to many specific dangers your students may be so preoccupied with the list that they fail to use common sense (and the threats are constantly evolving so any list becomes dated very quickly.</w:t>
      </w:r>
      <w:r>
        <w:rPr>
          <w:rFonts w:asciiTheme="majorBidi" w:eastAsia="Times New Roman" w:hAnsiTheme="majorBidi" w:cstheme="majorBidi"/>
          <w:color w:val="000000"/>
          <w:sz w:val="24"/>
          <w:szCs w:val="24"/>
        </w:rPr>
        <w:t xml:space="preserve"> </w:t>
      </w:r>
      <w:ins w:id="4" w:author="Gayle Thieman" w:date="2011-08-03T15:40:00Z">
        <w:r w:rsidR="0064096B">
          <w:rPr>
            <w:rFonts w:asciiTheme="majorBidi" w:eastAsia="Times New Roman" w:hAnsiTheme="majorBidi" w:cstheme="majorBidi"/>
            <w:color w:val="000000"/>
            <w:sz w:val="24"/>
            <w:szCs w:val="24"/>
          </w:rPr>
          <w:t xml:space="preserve">  +5</w:t>
        </w:r>
      </w:ins>
    </w:p>
    <w:sectPr w:rsidR="00745509" w:rsidRPr="00745509" w:rsidSect="003145D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444CB"/>
    <w:multiLevelType w:val="hybridMultilevel"/>
    <w:tmpl w:val="701C7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0D2AF4"/>
    <w:multiLevelType w:val="hybridMultilevel"/>
    <w:tmpl w:val="96082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9874A5"/>
    <w:multiLevelType w:val="hybridMultilevel"/>
    <w:tmpl w:val="C13CC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applyBreakingRules/>
    <w:useFELayout/>
  </w:compat>
  <w:rsids>
    <w:rsidRoot w:val="00E40E65"/>
    <w:rsid w:val="000D4157"/>
    <w:rsid w:val="000E61E2"/>
    <w:rsid w:val="003145DC"/>
    <w:rsid w:val="0064096B"/>
    <w:rsid w:val="00745509"/>
    <w:rsid w:val="00814611"/>
    <w:rsid w:val="00833062"/>
    <w:rsid w:val="00836BD0"/>
    <w:rsid w:val="00E40E65"/>
  </w:rsids>
  <m:mathPr>
    <m:mathFont m:val="Arial Black"/>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5DC"/>
  </w:style>
  <w:style w:type="paragraph" w:styleId="Heading2">
    <w:name w:val="heading 2"/>
    <w:basedOn w:val="Normal"/>
    <w:link w:val="Heading2Char"/>
    <w:uiPriority w:val="9"/>
    <w:qFormat/>
    <w:rsid w:val="00E40E6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E40E6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40E65"/>
    <w:rPr>
      <w:color w:val="0000FF"/>
      <w:u w:val="single"/>
    </w:rPr>
  </w:style>
  <w:style w:type="paragraph" w:styleId="ListParagraph">
    <w:name w:val="List Paragraph"/>
    <w:basedOn w:val="Normal"/>
    <w:uiPriority w:val="34"/>
    <w:qFormat/>
    <w:rsid w:val="00E40E65"/>
    <w:pPr>
      <w:ind w:left="720"/>
      <w:contextualSpacing/>
    </w:pPr>
  </w:style>
</w:styles>
</file>

<file path=word/webSettings.xml><?xml version="1.0" encoding="utf-8"?>
<w:webSettings xmlns:r="http://schemas.openxmlformats.org/officeDocument/2006/relationships" xmlns:w="http://schemas.openxmlformats.org/wordprocessingml/2006/main">
  <w:divs>
    <w:div w:id="1041393805">
      <w:bodyDiv w:val="1"/>
      <w:marLeft w:val="0"/>
      <w:marRight w:val="0"/>
      <w:marTop w:val="0"/>
      <w:marBottom w:val="0"/>
      <w:divBdr>
        <w:top w:val="none" w:sz="0" w:space="0" w:color="auto"/>
        <w:left w:val="none" w:sz="0" w:space="0" w:color="auto"/>
        <w:bottom w:val="none" w:sz="0" w:space="0" w:color="auto"/>
        <w:right w:val="none" w:sz="0" w:space="0" w:color="auto"/>
      </w:divBdr>
      <w:divsChild>
        <w:div w:id="1111433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679</Words>
  <Characters>3872</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achertok</dc:creator>
  <cp:lastModifiedBy>Gayle Thieman</cp:lastModifiedBy>
  <cp:revision>2</cp:revision>
  <dcterms:created xsi:type="dcterms:W3CDTF">2011-08-03T22:40:00Z</dcterms:created>
  <dcterms:modified xsi:type="dcterms:W3CDTF">2011-08-03T22:40:00Z</dcterms:modified>
</cp:coreProperties>
</file>